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9F" w:rsidRPr="00DF37E1" w:rsidRDefault="00A01DA1" w:rsidP="00DD0EA2">
      <w:pPr>
        <w:jc w:val="center"/>
        <w:rPr>
          <w:b/>
          <w:color w:val="365F91" w:themeColor="accent1" w:themeShade="BF"/>
          <w:sz w:val="36"/>
          <w:szCs w:val="36"/>
          <w:lang w:val="es-CO"/>
        </w:rPr>
      </w:pPr>
      <w:r w:rsidRPr="00DF37E1">
        <w:rPr>
          <w:b/>
          <w:color w:val="365F91" w:themeColor="accent1" w:themeShade="BF"/>
          <w:sz w:val="36"/>
          <w:szCs w:val="36"/>
          <w:lang w:val="es-CO"/>
        </w:rPr>
        <w:t xml:space="preserve">PASOS PARA INGRESAR A LA ENCICLOPEDIA BRITANICA </w:t>
      </w:r>
      <w:r w:rsidR="00DD0EA2" w:rsidRPr="00DF37E1">
        <w:rPr>
          <w:b/>
          <w:color w:val="365F91" w:themeColor="accent1" w:themeShade="BF"/>
          <w:sz w:val="36"/>
          <w:szCs w:val="36"/>
          <w:lang w:val="es-CO"/>
        </w:rPr>
        <w:t>E</w:t>
      </w:r>
      <w:r w:rsidRPr="00DF37E1">
        <w:rPr>
          <w:b/>
          <w:color w:val="365F91" w:themeColor="accent1" w:themeShade="BF"/>
          <w:sz w:val="36"/>
          <w:szCs w:val="36"/>
          <w:lang w:val="es-CO"/>
        </w:rPr>
        <w:t xml:space="preserve"> INDAGAR SOBRE  DIFERENTES TEMAS</w:t>
      </w:r>
    </w:p>
    <w:p w:rsidR="00A01DA1" w:rsidRPr="00DD0EA2" w:rsidRDefault="00DD0EA2">
      <w:pPr>
        <w:rPr>
          <w:b/>
          <w:color w:val="C0504D" w:themeColor="accent2"/>
          <w:lang w:val="en-US"/>
        </w:rPr>
      </w:pPr>
      <w:r w:rsidRPr="00DD0EA2">
        <w:rPr>
          <w:b/>
          <w:color w:val="C0504D" w:themeColor="accent2"/>
          <w:lang w:val="en-US"/>
        </w:rPr>
        <w:t>PARA KINDER:  HOW WE EXPRESS OURSERLVES – LANGUAGE   - THE ARTS</w:t>
      </w:r>
    </w:p>
    <w:p w:rsidR="00A01DA1" w:rsidRDefault="00A01DA1" w:rsidP="00A01DA1">
      <w:pPr>
        <w:pStyle w:val="Prrafodelista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INGRESAR  A LA PAGINA DEL COLEGIO:  </w:t>
      </w:r>
      <w:hyperlink r:id="rId8" w:history="1">
        <w:r w:rsidRPr="00C04C62">
          <w:rPr>
            <w:rStyle w:val="Hipervnculo"/>
            <w:lang w:val="es-CO"/>
          </w:rPr>
          <w:t>www.colombobritanico.edu.co</w:t>
        </w:r>
      </w:hyperlink>
    </w:p>
    <w:p w:rsidR="00A01DA1" w:rsidRDefault="00A01DA1" w:rsidP="00A01DA1">
      <w:pPr>
        <w:pStyle w:val="Prrafodelista"/>
        <w:numPr>
          <w:ilvl w:val="0"/>
          <w:numId w:val="1"/>
        </w:numPr>
        <w:rPr>
          <w:lang w:val="es-CO"/>
        </w:rPr>
      </w:pPr>
      <w:r>
        <w:rPr>
          <w:lang w:val="es-CO"/>
        </w:rPr>
        <w:t>Ingresar por el icono de Library</w:t>
      </w:r>
    </w:p>
    <w:p w:rsidR="00A01DA1" w:rsidRDefault="0047561F" w:rsidP="00A01DA1">
      <w:pPr>
        <w:pStyle w:val="Prrafodelista"/>
        <w:numPr>
          <w:ilvl w:val="0"/>
          <w:numId w:val="1"/>
        </w:numPr>
        <w:rPr>
          <w:lang w:val="es-CO"/>
        </w:rPr>
      </w:pP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61.7pt;margin-top:10.45pt;width:140.25pt;height:178.5pt;z-index:251664384" o:connectortype="straight"/>
        </w:pict>
      </w:r>
      <w:r>
        <w:rPr>
          <w:noProof/>
          <w:lang w:eastAsia="es-ES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5" type="#_x0000_t66" style="position:absolute;left:0;text-align:left;margin-left:357.45pt;margin-top:195.65pt;width:112.5pt;height:7.15pt;z-index:251663360" fillcolor="#c0504d [3205]" strokecolor="#f2f2f2 [3041]" strokeweight="3pt">
            <v:shadow on="t" type="perspective" color="#622423 [1605]" opacity=".5" offset="1pt" offset2="-1pt"/>
          </v:shape>
        </w:pict>
      </w:r>
      <w:del w:id="0" w:author="JGiraldo" w:date="2012-05-24T14:12:00Z">
        <w:r w:rsidDel="0047561F">
          <w:rPr>
            <w:noProof/>
            <w:lang w:eastAsia="es-ES"/>
          </w:rPr>
          <w:pict>
            <v:shape id="_x0000_s1028" type="#_x0000_t32" style="position:absolute;left:0;text-align:left;margin-left:350.7pt;margin-top:195.6pt;width:107.25pt;height:.05pt;flip:x;z-index:251658240" o:connectortype="straight">
              <v:stroke endarrow="block"/>
            </v:shape>
          </w:pict>
        </w:r>
        <w:r w:rsidR="00A01DA1" w:rsidDel="0047561F">
          <w:rPr>
            <w:lang w:val="es-CO"/>
          </w:rPr>
          <w:delText>I</w:delText>
        </w:r>
      </w:del>
      <w:r w:rsidR="00A01DA1">
        <w:rPr>
          <w:lang w:val="es-CO"/>
        </w:rPr>
        <w:t xml:space="preserve">ngresar al icono de Destiny </w:t>
      </w:r>
      <w:r w:rsidR="00A01DA1">
        <w:rPr>
          <w:noProof/>
          <w:lang w:eastAsia="es-ES"/>
        </w:rPr>
        <w:drawing>
          <wp:inline distT="0" distB="0" distL="0" distR="0">
            <wp:extent cx="4470400" cy="3352800"/>
            <wp:effectExtent l="1905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9C1" w:rsidRPr="00016F38" w:rsidRDefault="009839C1" w:rsidP="009839C1">
      <w:pPr>
        <w:pStyle w:val="Prrafodelista"/>
        <w:numPr>
          <w:ilvl w:val="0"/>
          <w:numId w:val="1"/>
        </w:numPr>
        <w:rPr>
          <w:b/>
          <w:color w:val="C0504D" w:themeColor="accent2"/>
          <w:lang w:val="es-CO"/>
        </w:rPr>
      </w:pPr>
      <w:r>
        <w:rPr>
          <w:lang w:val="es-CO"/>
        </w:rPr>
        <w:t>Sale pantalla con el mundo y unos pestañas donde dice Destiny Quest</w:t>
      </w:r>
      <w:r w:rsidR="00016F38">
        <w:rPr>
          <w:lang w:val="es-CO"/>
        </w:rPr>
        <w:t xml:space="preserve"> </w:t>
      </w:r>
      <w:r>
        <w:rPr>
          <w:lang w:val="es-CO"/>
        </w:rPr>
        <w:t xml:space="preserve"> y  Find:  Buscar el tema de preferencia  ej:  impressionism   darle go.   Recupera lo </w:t>
      </w:r>
      <w:r w:rsidR="00016F38">
        <w:rPr>
          <w:lang w:val="es-CO"/>
        </w:rPr>
        <w:t xml:space="preserve">que tiene la biblioteca, luego se va a la pesaña   </w:t>
      </w:r>
      <w:r w:rsidR="00016F38" w:rsidRPr="00016F38">
        <w:rPr>
          <w:b/>
          <w:color w:val="C0504D" w:themeColor="accent2"/>
          <w:sz w:val="32"/>
          <w:szCs w:val="32"/>
          <w:lang w:val="es-CO"/>
        </w:rPr>
        <w:t>one seach se selecciona la palabra enciclopedia y luego elementary school</w:t>
      </w:r>
    </w:p>
    <w:p w:rsidR="00016F38" w:rsidRDefault="00016F38" w:rsidP="009839C1">
      <w:pPr>
        <w:pStyle w:val="Prrafodelista"/>
        <w:numPr>
          <w:ilvl w:val="0"/>
          <w:numId w:val="1"/>
        </w:numPr>
        <w:rPr>
          <w:lang w:val="es-CO"/>
        </w:rPr>
      </w:pPr>
      <w:r>
        <w:rPr>
          <w:noProof/>
          <w:lang w:eastAsia="es-ES"/>
        </w:rPr>
        <w:drawing>
          <wp:inline distT="0" distB="0" distL="0" distR="0">
            <wp:extent cx="3556000" cy="2667000"/>
            <wp:effectExtent l="19050" t="0" r="635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377" cy="267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F98" w:rsidRPr="005B3F98" w:rsidRDefault="005B3F98" w:rsidP="005B3F98">
      <w:pPr>
        <w:rPr>
          <w:lang w:val="es-CO"/>
        </w:rPr>
      </w:pPr>
    </w:p>
    <w:p w:rsidR="00016F38" w:rsidRDefault="00016F38" w:rsidP="009839C1">
      <w:pPr>
        <w:pStyle w:val="Prrafodelista"/>
        <w:numPr>
          <w:ilvl w:val="0"/>
          <w:numId w:val="1"/>
        </w:numPr>
        <w:rPr>
          <w:b/>
          <w:color w:val="C0504D" w:themeColor="accent2"/>
          <w:lang w:val="en-US"/>
        </w:rPr>
      </w:pPr>
      <w:r w:rsidRPr="00016F38">
        <w:rPr>
          <w:lang w:val="en-US"/>
        </w:rPr>
        <w:t xml:space="preserve">Luego </w:t>
      </w:r>
      <w:r w:rsidRPr="00016F38">
        <w:rPr>
          <w:b/>
          <w:color w:val="C0504D" w:themeColor="accent2"/>
          <w:lang w:val="en-US"/>
        </w:rPr>
        <w:t>LEARNING MATERIALS</w:t>
      </w:r>
      <w:r w:rsidRPr="00016F38">
        <w:rPr>
          <w:lang w:val="en-US"/>
        </w:rPr>
        <w:t xml:space="preserve">  </w:t>
      </w:r>
      <w:r>
        <w:rPr>
          <w:lang w:val="en-US"/>
        </w:rPr>
        <w:t>Y DESPUES</w:t>
      </w:r>
      <w:r w:rsidRPr="00016F38">
        <w:rPr>
          <w:lang w:val="en-US"/>
        </w:rPr>
        <w:t xml:space="preserve">   </w:t>
      </w:r>
      <w:r w:rsidRPr="00016F38">
        <w:rPr>
          <w:b/>
          <w:color w:val="C0504D" w:themeColor="accent2"/>
          <w:lang w:val="en-US"/>
        </w:rPr>
        <w:t>LANGUAGE ARTS</w:t>
      </w:r>
    </w:p>
    <w:p w:rsidR="005B3F98" w:rsidRPr="005B3F98" w:rsidRDefault="0047561F" w:rsidP="005B3F98">
      <w:pPr>
        <w:pStyle w:val="Prrafodelista"/>
        <w:rPr>
          <w:b/>
          <w:color w:val="C0504D" w:themeColor="accent2"/>
          <w:lang w:val="en-US"/>
        </w:rPr>
      </w:pPr>
      <w:del w:id="1" w:author="JGiraldo" w:date="2012-05-24T14:18:00Z">
        <w:r w:rsidDel="00DF37E1">
          <w:rPr>
            <w:b/>
            <w:noProof/>
            <w:color w:val="C0504D" w:themeColor="accent2"/>
            <w:lang w:eastAsia="es-ES"/>
          </w:rPr>
          <w:pict>
            <v:shape id="_x0000_s1034" type="#_x0000_t32" style="position:absolute;left:0;text-align:left;margin-left:181.95pt;margin-top:4.45pt;width:74.25pt;height:247.5pt;flip:x;z-index:251662336" o:connectortype="straight"/>
          </w:pict>
        </w:r>
      </w:del>
      <w:r>
        <w:rPr>
          <w:b/>
          <w:noProof/>
          <w:color w:val="C0504D" w:themeColor="accent2"/>
          <w:lang w:eastAsia="es-ES"/>
        </w:rPr>
        <w:pict>
          <v:shape id="_x0000_s1033" type="#_x0000_t32" style="position:absolute;left:0;text-align:left;margin-left:1.95pt;margin-top:4.45pt;width:119.25pt;height:97.5pt;flip:x;z-index:251661312" o:connectortype="straight"/>
        </w:pict>
      </w:r>
    </w:p>
    <w:p w:rsidR="005B3F98" w:rsidRDefault="005B3F98" w:rsidP="009839C1">
      <w:pPr>
        <w:pStyle w:val="Prrafodelista"/>
        <w:numPr>
          <w:ilvl w:val="0"/>
          <w:numId w:val="1"/>
        </w:numPr>
        <w:rPr>
          <w:b/>
          <w:color w:val="C0504D" w:themeColor="accent2"/>
          <w:lang w:val="en-US"/>
        </w:rPr>
      </w:pPr>
    </w:p>
    <w:p w:rsidR="00016F38" w:rsidRPr="00016F38" w:rsidRDefault="0047561F" w:rsidP="005B3F98">
      <w:pPr>
        <w:pStyle w:val="Prrafodelista"/>
        <w:rPr>
          <w:b/>
          <w:color w:val="C0504D" w:themeColor="accent2"/>
          <w:lang w:val="en-US"/>
        </w:rPr>
      </w:pPr>
      <w:r>
        <w:rPr>
          <w:b/>
          <w:noProof/>
          <w:color w:val="C0504D" w:themeColor="accent2"/>
          <w:lang w:eastAsia="es-ES"/>
        </w:rPr>
        <w:pict>
          <v:shape id="_x0000_s1031" type="#_x0000_t66" style="position:absolute;left:0;text-align:left;margin-left:198.45pt;margin-top:119.8pt;width:210pt;height:9pt;z-index:251660288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b/>
          <w:noProof/>
          <w:color w:val="C0504D" w:themeColor="accent2"/>
          <w:lang w:eastAsia="es-ES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0" type="#_x0000_t34" style="position:absolute;left:0;text-align:left;margin-left:1.95pt;margin-top:71.05pt;width:189.75pt;height:48.75pt;z-index:251659264" o:connectortype="elbow" adj="10797,-79422,-9904">
            <v:stroke endarrow="block"/>
          </v:shape>
        </w:pict>
      </w:r>
      <w:r w:rsidR="00016F38">
        <w:rPr>
          <w:b/>
          <w:noProof/>
          <w:color w:val="C0504D" w:themeColor="accent2"/>
          <w:lang w:eastAsia="es-ES"/>
        </w:rPr>
        <w:drawing>
          <wp:inline distT="0" distB="0" distL="0" distR="0">
            <wp:extent cx="5400040" cy="4050030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9C1" w:rsidRPr="00016F38" w:rsidRDefault="009839C1" w:rsidP="009839C1">
      <w:pPr>
        <w:pStyle w:val="Prrafodelista"/>
        <w:rPr>
          <w:lang w:val="en-US"/>
        </w:rPr>
      </w:pPr>
    </w:p>
    <w:p w:rsidR="009839C1" w:rsidRPr="00016F38" w:rsidRDefault="009839C1" w:rsidP="009839C1">
      <w:pPr>
        <w:rPr>
          <w:lang w:val="en-US"/>
        </w:rPr>
      </w:pPr>
    </w:p>
    <w:sectPr w:rsidR="009839C1" w:rsidRPr="00016F38" w:rsidSect="00DC68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DDE" w:rsidRDefault="00BE7DDE" w:rsidP="001256B0">
      <w:pPr>
        <w:pStyle w:val="Prrafodelista"/>
        <w:spacing w:after="0" w:line="240" w:lineRule="auto"/>
      </w:pPr>
      <w:r>
        <w:separator/>
      </w:r>
    </w:p>
  </w:endnote>
  <w:endnote w:type="continuationSeparator" w:id="1">
    <w:p w:rsidR="00BE7DDE" w:rsidRDefault="00BE7DDE" w:rsidP="001256B0">
      <w:pPr>
        <w:pStyle w:val="Prrafodelista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DDE" w:rsidRDefault="00BE7DDE" w:rsidP="001256B0">
      <w:pPr>
        <w:pStyle w:val="Prrafodelista"/>
        <w:spacing w:after="0" w:line="240" w:lineRule="auto"/>
      </w:pPr>
      <w:r>
        <w:separator/>
      </w:r>
    </w:p>
  </w:footnote>
  <w:footnote w:type="continuationSeparator" w:id="1">
    <w:p w:rsidR="00BE7DDE" w:rsidRDefault="00BE7DDE" w:rsidP="001256B0">
      <w:pPr>
        <w:pStyle w:val="Prrafodelista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75188"/>
    <w:multiLevelType w:val="hybridMultilevel"/>
    <w:tmpl w:val="2AD215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DA1"/>
    <w:rsid w:val="0000013D"/>
    <w:rsid w:val="000002CF"/>
    <w:rsid w:val="000035B6"/>
    <w:rsid w:val="000038AD"/>
    <w:rsid w:val="00003C7D"/>
    <w:rsid w:val="000162DC"/>
    <w:rsid w:val="00016F38"/>
    <w:rsid w:val="000274D7"/>
    <w:rsid w:val="00035A3E"/>
    <w:rsid w:val="000369EC"/>
    <w:rsid w:val="00037903"/>
    <w:rsid w:val="00037B48"/>
    <w:rsid w:val="0004066F"/>
    <w:rsid w:val="000420E9"/>
    <w:rsid w:val="000425BB"/>
    <w:rsid w:val="00042886"/>
    <w:rsid w:val="000446A4"/>
    <w:rsid w:val="000510A7"/>
    <w:rsid w:val="00052579"/>
    <w:rsid w:val="00054AFF"/>
    <w:rsid w:val="00056B01"/>
    <w:rsid w:val="0006138C"/>
    <w:rsid w:val="00061E72"/>
    <w:rsid w:val="00064BAD"/>
    <w:rsid w:val="0006786E"/>
    <w:rsid w:val="00070C97"/>
    <w:rsid w:val="00070FE3"/>
    <w:rsid w:val="00072584"/>
    <w:rsid w:val="000739EE"/>
    <w:rsid w:val="00091330"/>
    <w:rsid w:val="000922D2"/>
    <w:rsid w:val="00096C42"/>
    <w:rsid w:val="000A0014"/>
    <w:rsid w:val="000A3F39"/>
    <w:rsid w:val="000A51A0"/>
    <w:rsid w:val="000B3E73"/>
    <w:rsid w:val="000B505D"/>
    <w:rsid w:val="000C0996"/>
    <w:rsid w:val="000C1007"/>
    <w:rsid w:val="000C75F1"/>
    <w:rsid w:val="000D1FFD"/>
    <w:rsid w:val="000D25B4"/>
    <w:rsid w:val="000D2BD0"/>
    <w:rsid w:val="000D41FA"/>
    <w:rsid w:val="000D5F5F"/>
    <w:rsid w:val="000D7101"/>
    <w:rsid w:val="000E2B0D"/>
    <w:rsid w:val="000E4B42"/>
    <w:rsid w:val="000F4553"/>
    <w:rsid w:val="000F563C"/>
    <w:rsid w:val="000F7074"/>
    <w:rsid w:val="00104B2C"/>
    <w:rsid w:val="00107585"/>
    <w:rsid w:val="00110D95"/>
    <w:rsid w:val="00117651"/>
    <w:rsid w:val="00117946"/>
    <w:rsid w:val="001256B0"/>
    <w:rsid w:val="001257DB"/>
    <w:rsid w:val="001270F8"/>
    <w:rsid w:val="00130C24"/>
    <w:rsid w:val="001335DB"/>
    <w:rsid w:val="00135832"/>
    <w:rsid w:val="001410B6"/>
    <w:rsid w:val="00143A7F"/>
    <w:rsid w:val="00147002"/>
    <w:rsid w:val="0014726F"/>
    <w:rsid w:val="00147910"/>
    <w:rsid w:val="0015370F"/>
    <w:rsid w:val="00155140"/>
    <w:rsid w:val="00160060"/>
    <w:rsid w:val="00164372"/>
    <w:rsid w:val="00164588"/>
    <w:rsid w:val="0016744C"/>
    <w:rsid w:val="0017240C"/>
    <w:rsid w:val="001730AB"/>
    <w:rsid w:val="001805EE"/>
    <w:rsid w:val="00182BEB"/>
    <w:rsid w:val="00193BC2"/>
    <w:rsid w:val="00195A7E"/>
    <w:rsid w:val="001A5FD4"/>
    <w:rsid w:val="001A631A"/>
    <w:rsid w:val="001B3E37"/>
    <w:rsid w:val="001B3FBB"/>
    <w:rsid w:val="001B46E8"/>
    <w:rsid w:val="001B4B6A"/>
    <w:rsid w:val="001B75C3"/>
    <w:rsid w:val="001B7844"/>
    <w:rsid w:val="001B7B86"/>
    <w:rsid w:val="001B7F2C"/>
    <w:rsid w:val="001C2E14"/>
    <w:rsid w:val="001C3B57"/>
    <w:rsid w:val="001C7384"/>
    <w:rsid w:val="001D0366"/>
    <w:rsid w:val="001E0F69"/>
    <w:rsid w:val="001E1574"/>
    <w:rsid w:val="001E3D61"/>
    <w:rsid w:val="001F173F"/>
    <w:rsid w:val="001F2C93"/>
    <w:rsid w:val="001F3EF9"/>
    <w:rsid w:val="00201045"/>
    <w:rsid w:val="002022C1"/>
    <w:rsid w:val="00204D36"/>
    <w:rsid w:val="00205F85"/>
    <w:rsid w:val="00210F04"/>
    <w:rsid w:val="0021375C"/>
    <w:rsid w:val="00221505"/>
    <w:rsid w:val="002253B7"/>
    <w:rsid w:val="002272AA"/>
    <w:rsid w:val="00235E1A"/>
    <w:rsid w:val="00236158"/>
    <w:rsid w:val="002405D4"/>
    <w:rsid w:val="00240733"/>
    <w:rsid w:val="00240DE4"/>
    <w:rsid w:val="00243809"/>
    <w:rsid w:val="00245B2B"/>
    <w:rsid w:val="00254D6C"/>
    <w:rsid w:val="0025598F"/>
    <w:rsid w:val="00260998"/>
    <w:rsid w:val="002613F3"/>
    <w:rsid w:val="00266ED3"/>
    <w:rsid w:val="00266F50"/>
    <w:rsid w:val="002672FB"/>
    <w:rsid w:val="00267BCF"/>
    <w:rsid w:val="00270529"/>
    <w:rsid w:val="00271A1D"/>
    <w:rsid w:val="00272EF2"/>
    <w:rsid w:val="002752AE"/>
    <w:rsid w:val="00275BC5"/>
    <w:rsid w:val="002772E8"/>
    <w:rsid w:val="00282D67"/>
    <w:rsid w:val="002865EF"/>
    <w:rsid w:val="00293FA7"/>
    <w:rsid w:val="002A1C57"/>
    <w:rsid w:val="002A249F"/>
    <w:rsid w:val="002A5DF6"/>
    <w:rsid w:val="002A768A"/>
    <w:rsid w:val="002B0B72"/>
    <w:rsid w:val="002B0BD9"/>
    <w:rsid w:val="002B1A1F"/>
    <w:rsid w:val="002B2E20"/>
    <w:rsid w:val="002B3CC3"/>
    <w:rsid w:val="002B47A3"/>
    <w:rsid w:val="002B58C8"/>
    <w:rsid w:val="002B7E13"/>
    <w:rsid w:val="002C391D"/>
    <w:rsid w:val="002C6FE1"/>
    <w:rsid w:val="002D050A"/>
    <w:rsid w:val="002D1DF6"/>
    <w:rsid w:val="002D2370"/>
    <w:rsid w:val="002D37AE"/>
    <w:rsid w:val="002D3B4C"/>
    <w:rsid w:val="002D3F95"/>
    <w:rsid w:val="002D472A"/>
    <w:rsid w:val="002D4D11"/>
    <w:rsid w:val="002E11A0"/>
    <w:rsid w:val="002E1739"/>
    <w:rsid w:val="002E201D"/>
    <w:rsid w:val="002F1B3B"/>
    <w:rsid w:val="002F681A"/>
    <w:rsid w:val="00303AB0"/>
    <w:rsid w:val="00304761"/>
    <w:rsid w:val="003051AD"/>
    <w:rsid w:val="00305C6D"/>
    <w:rsid w:val="00310236"/>
    <w:rsid w:val="00311DD1"/>
    <w:rsid w:val="003133C2"/>
    <w:rsid w:val="00314950"/>
    <w:rsid w:val="003155C5"/>
    <w:rsid w:val="003167DE"/>
    <w:rsid w:val="00316B77"/>
    <w:rsid w:val="00317E69"/>
    <w:rsid w:val="00321313"/>
    <w:rsid w:val="00322E6D"/>
    <w:rsid w:val="00330F9B"/>
    <w:rsid w:val="00331562"/>
    <w:rsid w:val="00336650"/>
    <w:rsid w:val="00337D57"/>
    <w:rsid w:val="00344A08"/>
    <w:rsid w:val="00346C38"/>
    <w:rsid w:val="00350209"/>
    <w:rsid w:val="00353D55"/>
    <w:rsid w:val="003558E6"/>
    <w:rsid w:val="00363D49"/>
    <w:rsid w:val="00367E63"/>
    <w:rsid w:val="0037048E"/>
    <w:rsid w:val="00370A2A"/>
    <w:rsid w:val="0037662E"/>
    <w:rsid w:val="00376A2F"/>
    <w:rsid w:val="003775A6"/>
    <w:rsid w:val="00386DD2"/>
    <w:rsid w:val="00391A24"/>
    <w:rsid w:val="003926B2"/>
    <w:rsid w:val="003960B5"/>
    <w:rsid w:val="003A0807"/>
    <w:rsid w:val="003A2CFE"/>
    <w:rsid w:val="003B053E"/>
    <w:rsid w:val="003B201E"/>
    <w:rsid w:val="003C418C"/>
    <w:rsid w:val="003C4883"/>
    <w:rsid w:val="003C52B2"/>
    <w:rsid w:val="003C5E45"/>
    <w:rsid w:val="003C79A5"/>
    <w:rsid w:val="003D0ACB"/>
    <w:rsid w:val="003D2A56"/>
    <w:rsid w:val="003D48D1"/>
    <w:rsid w:val="003D6ED8"/>
    <w:rsid w:val="003E25B0"/>
    <w:rsid w:val="003E35D8"/>
    <w:rsid w:val="00403209"/>
    <w:rsid w:val="0040391C"/>
    <w:rsid w:val="004048DE"/>
    <w:rsid w:val="004101C9"/>
    <w:rsid w:val="00415177"/>
    <w:rsid w:val="00420E27"/>
    <w:rsid w:val="00421829"/>
    <w:rsid w:val="00421A78"/>
    <w:rsid w:val="00426103"/>
    <w:rsid w:val="0042662A"/>
    <w:rsid w:val="00426DD9"/>
    <w:rsid w:val="004306E5"/>
    <w:rsid w:val="00432485"/>
    <w:rsid w:val="004378FC"/>
    <w:rsid w:val="00442525"/>
    <w:rsid w:val="00444FE4"/>
    <w:rsid w:val="00450910"/>
    <w:rsid w:val="00450DD1"/>
    <w:rsid w:val="00453C81"/>
    <w:rsid w:val="00454243"/>
    <w:rsid w:val="0045508D"/>
    <w:rsid w:val="00455D5D"/>
    <w:rsid w:val="00456E2D"/>
    <w:rsid w:val="00457720"/>
    <w:rsid w:val="0046339D"/>
    <w:rsid w:val="00466E9E"/>
    <w:rsid w:val="00474338"/>
    <w:rsid w:val="00474E7B"/>
    <w:rsid w:val="0047561F"/>
    <w:rsid w:val="0047638F"/>
    <w:rsid w:val="00477D6A"/>
    <w:rsid w:val="0048171C"/>
    <w:rsid w:val="0048178D"/>
    <w:rsid w:val="0048287B"/>
    <w:rsid w:val="00483818"/>
    <w:rsid w:val="00484715"/>
    <w:rsid w:val="004860FD"/>
    <w:rsid w:val="00487200"/>
    <w:rsid w:val="004873D1"/>
    <w:rsid w:val="00495403"/>
    <w:rsid w:val="00495AAF"/>
    <w:rsid w:val="00496F6B"/>
    <w:rsid w:val="004A12F1"/>
    <w:rsid w:val="004A47D7"/>
    <w:rsid w:val="004A50A0"/>
    <w:rsid w:val="004A62E4"/>
    <w:rsid w:val="004B0811"/>
    <w:rsid w:val="004B2BE7"/>
    <w:rsid w:val="004B65CA"/>
    <w:rsid w:val="004C243C"/>
    <w:rsid w:val="004C3FF3"/>
    <w:rsid w:val="004C66BF"/>
    <w:rsid w:val="004C7760"/>
    <w:rsid w:val="004D2F6F"/>
    <w:rsid w:val="004D3230"/>
    <w:rsid w:val="004D3D83"/>
    <w:rsid w:val="004D7FBE"/>
    <w:rsid w:val="004E5B80"/>
    <w:rsid w:val="004E6300"/>
    <w:rsid w:val="004E7538"/>
    <w:rsid w:val="004E75D7"/>
    <w:rsid w:val="004F06D0"/>
    <w:rsid w:val="004F12BE"/>
    <w:rsid w:val="004F3128"/>
    <w:rsid w:val="004F34A3"/>
    <w:rsid w:val="004F5C18"/>
    <w:rsid w:val="004F6F43"/>
    <w:rsid w:val="004F7766"/>
    <w:rsid w:val="00500A4E"/>
    <w:rsid w:val="005023D0"/>
    <w:rsid w:val="00503EFD"/>
    <w:rsid w:val="00504B12"/>
    <w:rsid w:val="00511F58"/>
    <w:rsid w:val="00520334"/>
    <w:rsid w:val="00520693"/>
    <w:rsid w:val="0052100E"/>
    <w:rsid w:val="00523706"/>
    <w:rsid w:val="00523BD4"/>
    <w:rsid w:val="00524A10"/>
    <w:rsid w:val="00524A69"/>
    <w:rsid w:val="0052524E"/>
    <w:rsid w:val="00527A39"/>
    <w:rsid w:val="00541036"/>
    <w:rsid w:val="00541CD4"/>
    <w:rsid w:val="00542824"/>
    <w:rsid w:val="0054520C"/>
    <w:rsid w:val="00546FC0"/>
    <w:rsid w:val="0055740F"/>
    <w:rsid w:val="00557DCF"/>
    <w:rsid w:val="00560D1A"/>
    <w:rsid w:val="00560FA6"/>
    <w:rsid w:val="0056366A"/>
    <w:rsid w:val="005668A1"/>
    <w:rsid w:val="00576CAD"/>
    <w:rsid w:val="00577B44"/>
    <w:rsid w:val="00581D06"/>
    <w:rsid w:val="00582409"/>
    <w:rsid w:val="00582B64"/>
    <w:rsid w:val="0058348D"/>
    <w:rsid w:val="005920EE"/>
    <w:rsid w:val="00594747"/>
    <w:rsid w:val="00594EBF"/>
    <w:rsid w:val="00595A26"/>
    <w:rsid w:val="005A25BC"/>
    <w:rsid w:val="005B016A"/>
    <w:rsid w:val="005B075D"/>
    <w:rsid w:val="005B1A0D"/>
    <w:rsid w:val="005B249C"/>
    <w:rsid w:val="005B3D4A"/>
    <w:rsid w:val="005B3F98"/>
    <w:rsid w:val="005B4ABB"/>
    <w:rsid w:val="005B51D6"/>
    <w:rsid w:val="005C2363"/>
    <w:rsid w:val="005C2945"/>
    <w:rsid w:val="005C3C49"/>
    <w:rsid w:val="005C5F16"/>
    <w:rsid w:val="005D0BDA"/>
    <w:rsid w:val="005D38EB"/>
    <w:rsid w:val="005D5AC5"/>
    <w:rsid w:val="005E1185"/>
    <w:rsid w:val="005E16A7"/>
    <w:rsid w:val="005E3FBC"/>
    <w:rsid w:val="005E4A20"/>
    <w:rsid w:val="005E7765"/>
    <w:rsid w:val="005F0F35"/>
    <w:rsid w:val="005F1A90"/>
    <w:rsid w:val="005F28E0"/>
    <w:rsid w:val="005F4686"/>
    <w:rsid w:val="005F6AAE"/>
    <w:rsid w:val="006001DC"/>
    <w:rsid w:val="006005C9"/>
    <w:rsid w:val="00601048"/>
    <w:rsid w:val="00606C6C"/>
    <w:rsid w:val="00607EDF"/>
    <w:rsid w:val="00611354"/>
    <w:rsid w:val="006123D8"/>
    <w:rsid w:val="00613600"/>
    <w:rsid w:val="006158EE"/>
    <w:rsid w:val="00615E3E"/>
    <w:rsid w:val="00615F35"/>
    <w:rsid w:val="0062534A"/>
    <w:rsid w:val="0062538D"/>
    <w:rsid w:val="00631456"/>
    <w:rsid w:val="00633745"/>
    <w:rsid w:val="00636F1A"/>
    <w:rsid w:val="00640E2E"/>
    <w:rsid w:val="006413C8"/>
    <w:rsid w:val="006434DE"/>
    <w:rsid w:val="00646D22"/>
    <w:rsid w:val="00651AD6"/>
    <w:rsid w:val="00652FB7"/>
    <w:rsid w:val="00653597"/>
    <w:rsid w:val="00654436"/>
    <w:rsid w:val="00667E56"/>
    <w:rsid w:val="00680E98"/>
    <w:rsid w:val="00681C63"/>
    <w:rsid w:val="006832FE"/>
    <w:rsid w:val="00684297"/>
    <w:rsid w:val="006854CB"/>
    <w:rsid w:val="0068691C"/>
    <w:rsid w:val="00691403"/>
    <w:rsid w:val="006923C5"/>
    <w:rsid w:val="00693C21"/>
    <w:rsid w:val="006A14D1"/>
    <w:rsid w:val="006A279E"/>
    <w:rsid w:val="006A4AC4"/>
    <w:rsid w:val="006B07EE"/>
    <w:rsid w:val="006B2264"/>
    <w:rsid w:val="006B31E6"/>
    <w:rsid w:val="006B475C"/>
    <w:rsid w:val="006B756C"/>
    <w:rsid w:val="006C2D0D"/>
    <w:rsid w:val="006C5A57"/>
    <w:rsid w:val="006C6682"/>
    <w:rsid w:val="006D083C"/>
    <w:rsid w:val="006D11A1"/>
    <w:rsid w:val="006D1965"/>
    <w:rsid w:val="006D35E4"/>
    <w:rsid w:val="006D4B1C"/>
    <w:rsid w:val="006D632C"/>
    <w:rsid w:val="006D728B"/>
    <w:rsid w:val="006E385A"/>
    <w:rsid w:val="006E6DEC"/>
    <w:rsid w:val="006F2A5D"/>
    <w:rsid w:val="006F45C4"/>
    <w:rsid w:val="006F6314"/>
    <w:rsid w:val="006F6A35"/>
    <w:rsid w:val="006F791E"/>
    <w:rsid w:val="007000BF"/>
    <w:rsid w:val="00702EFC"/>
    <w:rsid w:val="00704401"/>
    <w:rsid w:val="0070526A"/>
    <w:rsid w:val="00707C25"/>
    <w:rsid w:val="00710110"/>
    <w:rsid w:val="00710879"/>
    <w:rsid w:val="00711B1B"/>
    <w:rsid w:val="00712A02"/>
    <w:rsid w:val="007133D9"/>
    <w:rsid w:val="00713824"/>
    <w:rsid w:val="007157AE"/>
    <w:rsid w:val="00717509"/>
    <w:rsid w:val="00721F12"/>
    <w:rsid w:val="007230BA"/>
    <w:rsid w:val="00726CD8"/>
    <w:rsid w:val="00741772"/>
    <w:rsid w:val="00744010"/>
    <w:rsid w:val="00744B6A"/>
    <w:rsid w:val="00745B14"/>
    <w:rsid w:val="007471F4"/>
    <w:rsid w:val="00747221"/>
    <w:rsid w:val="00747E33"/>
    <w:rsid w:val="00750567"/>
    <w:rsid w:val="00751625"/>
    <w:rsid w:val="00752816"/>
    <w:rsid w:val="00755C32"/>
    <w:rsid w:val="007567A8"/>
    <w:rsid w:val="00756B9E"/>
    <w:rsid w:val="00761AFC"/>
    <w:rsid w:val="00766E99"/>
    <w:rsid w:val="00773E2D"/>
    <w:rsid w:val="00777057"/>
    <w:rsid w:val="0078379F"/>
    <w:rsid w:val="00790413"/>
    <w:rsid w:val="00795B30"/>
    <w:rsid w:val="00797391"/>
    <w:rsid w:val="0079767F"/>
    <w:rsid w:val="007A1A16"/>
    <w:rsid w:val="007A240C"/>
    <w:rsid w:val="007B01EC"/>
    <w:rsid w:val="007B643C"/>
    <w:rsid w:val="007B7B7B"/>
    <w:rsid w:val="007B7B86"/>
    <w:rsid w:val="007C3600"/>
    <w:rsid w:val="007C3AC3"/>
    <w:rsid w:val="007C58D8"/>
    <w:rsid w:val="007C6625"/>
    <w:rsid w:val="007D507E"/>
    <w:rsid w:val="007D57A7"/>
    <w:rsid w:val="007E01BD"/>
    <w:rsid w:val="007E1346"/>
    <w:rsid w:val="007E5D2D"/>
    <w:rsid w:val="007F427F"/>
    <w:rsid w:val="007F5EA0"/>
    <w:rsid w:val="00802111"/>
    <w:rsid w:val="008050BB"/>
    <w:rsid w:val="0080637A"/>
    <w:rsid w:val="00807F4A"/>
    <w:rsid w:val="0081074F"/>
    <w:rsid w:val="0081721D"/>
    <w:rsid w:val="00822B94"/>
    <w:rsid w:val="00825B92"/>
    <w:rsid w:val="00825D2E"/>
    <w:rsid w:val="00832696"/>
    <w:rsid w:val="00832953"/>
    <w:rsid w:val="00837489"/>
    <w:rsid w:val="00843140"/>
    <w:rsid w:val="00844006"/>
    <w:rsid w:val="00850F3E"/>
    <w:rsid w:val="0085184E"/>
    <w:rsid w:val="00862227"/>
    <w:rsid w:val="008674CE"/>
    <w:rsid w:val="00873CCC"/>
    <w:rsid w:val="0087617A"/>
    <w:rsid w:val="00883829"/>
    <w:rsid w:val="00885C0A"/>
    <w:rsid w:val="00890692"/>
    <w:rsid w:val="00895725"/>
    <w:rsid w:val="008958F3"/>
    <w:rsid w:val="008A156E"/>
    <w:rsid w:val="008A18EA"/>
    <w:rsid w:val="008A284F"/>
    <w:rsid w:val="008A4A3D"/>
    <w:rsid w:val="008A785A"/>
    <w:rsid w:val="008B3D98"/>
    <w:rsid w:val="008B624A"/>
    <w:rsid w:val="008C163C"/>
    <w:rsid w:val="008C28C1"/>
    <w:rsid w:val="008C7228"/>
    <w:rsid w:val="008D06FA"/>
    <w:rsid w:val="008D13CF"/>
    <w:rsid w:val="008D241D"/>
    <w:rsid w:val="008D267C"/>
    <w:rsid w:val="008D6550"/>
    <w:rsid w:val="008D7D51"/>
    <w:rsid w:val="008E1337"/>
    <w:rsid w:val="008E1DD3"/>
    <w:rsid w:val="008E5F28"/>
    <w:rsid w:val="008E6112"/>
    <w:rsid w:val="008E6EFE"/>
    <w:rsid w:val="008F2EE4"/>
    <w:rsid w:val="008F442E"/>
    <w:rsid w:val="0090143D"/>
    <w:rsid w:val="00904D7B"/>
    <w:rsid w:val="00907D55"/>
    <w:rsid w:val="009103F8"/>
    <w:rsid w:val="00914171"/>
    <w:rsid w:val="00914E3B"/>
    <w:rsid w:val="009178C2"/>
    <w:rsid w:val="009231CD"/>
    <w:rsid w:val="0092433E"/>
    <w:rsid w:val="00926C2F"/>
    <w:rsid w:val="00934A9B"/>
    <w:rsid w:val="009476EB"/>
    <w:rsid w:val="00950B8F"/>
    <w:rsid w:val="00951806"/>
    <w:rsid w:val="009538BC"/>
    <w:rsid w:val="00953E2E"/>
    <w:rsid w:val="00955DDF"/>
    <w:rsid w:val="0095781E"/>
    <w:rsid w:val="00961CB0"/>
    <w:rsid w:val="00965165"/>
    <w:rsid w:val="00966299"/>
    <w:rsid w:val="00966A02"/>
    <w:rsid w:val="0096766A"/>
    <w:rsid w:val="00970D5F"/>
    <w:rsid w:val="009729C5"/>
    <w:rsid w:val="00974170"/>
    <w:rsid w:val="009756C8"/>
    <w:rsid w:val="00976333"/>
    <w:rsid w:val="00977B3C"/>
    <w:rsid w:val="00980B5C"/>
    <w:rsid w:val="009839C1"/>
    <w:rsid w:val="00990C54"/>
    <w:rsid w:val="009937AC"/>
    <w:rsid w:val="009945D6"/>
    <w:rsid w:val="00994FE6"/>
    <w:rsid w:val="0099586A"/>
    <w:rsid w:val="009A2403"/>
    <w:rsid w:val="009A2C58"/>
    <w:rsid w:val="009A2D0B"/>
    <w:rsid w:val="009A4103"/>
    <w:rsid w:val="009A628C"/>
    <w:rsid w:val="009B4727"/>
    <w:rsid w:val="009C31CD"/>
    <w:rsid w:val="009C5C5F"/>
    <w:rsid w:val="009C66DD"/>
    <w:rsid w:val="009C7511"/>
    <w:rsid w:val="009C76AB"/>
    <w:rsid w:val="009D008D"/>
    <w:rsid w:val="009D6163"/>
    <w:rsid w:val="009D6C28"/>
    <w:rsid w:val="009E3412"/>
    <w:rsid w:val="009F137F"/>
    <w:rsid w:val="009F3EBB"/>
    <w:rsid w:val="009F765C"/>
    <w:rsid w:val="009F7B3F"/>
    <w:rsid w:val="009F7CF4"/>
    <w:rsid w:val="00A01DA1"/>
    <w:rsid w:val="00A06760"/>
    <w:rsid w:val="00A075F6"/>
    <w:rsid w:val="00A117C4"/>
    <w:rsid w:val="00A11F03"/>
    <w:rsid w:val="00A12B41"/>
    <w:rsid w:val="00A12B91"/>
    <w:rsid w:val="00A12CDC"/>
    <w:rsid w:val="00A15735"/>
    <w:rsid w:val="00A1607B"/>
    <w:rsid w:val="00A31268"/>
    <w:rsid w:val="00A32B27"/>
    <w:rsid w:val="00A33742"/>
    <w:rsid w:val="00A34096"/>
    <w:rsid w:val="00A355AF"/>
    <w:rsid w:val="00A35D70"/>
    <w:rsid w:val="00A36DA2"/>
    <w:rsid w:val="00A37AA3"/>
    <w:rsid w:val="00A42208"/>
    <w:rsid w:val="00A427B1"/>
    <w:rsid w:val="00A459B9"/>
    <w:rsid w:val="00A526BD"/>
    <w:rsid w:val="00A52B3E"/>
    <w:rsid w:val="00A54C60"/>
    <w:rsid w:val="00A61D2C"/>
    <w:rsid w:val="00A620D8"/>
    <w:rsid w:val="00A63A1D"/>
    <w:rsid w:val="00A6477D"/>
    <w:rsid w:val="00A65636"/>
    <w:rsid w:val="00A67250"/>
    <w:rsid w:val="00A73120"/>
    <w:rsid w:val="00A73157"/>
    <w:rsid w:val="00A9357C"/>
    <w:rsid w:val="00A94A4A"/>
    <w:rsid w:val="00A95494"/>
    <w:rsid w:val="00A959C1"/>
    <w:rsid w:val="00AA159F"/>
    <w:rsid w:val="00AA23AD"/>
    <w:rsid w:val="00AA3E8E"/>
    <w:rsid w:val="00AA46A9"/>
    <w:rsid w:val="00AB16B6"/>
    <w:rsid w:val="00AB24A5"/>
    <w:rsid w:val="00AB303D"/>
    <w:rsid w:val="00AB3BC0"/>
    <w:rsid w:val="00AC338C"/>
    <w:rsid w:val="00AC5616"/>
    <w:rsid w:val="00AC6FBF"/>
    <w:rsid w:val="00AC7AFA"/>
    <w:rsid w:val="00AD1D4A"/>
    <w:rsid w:val="00AD2FBD"/>
    <w:rsid w:val="00AD3892"/>
    <w:rsid w:val="00AD5E46"/>
    <w:rsid w:val="00AE1428"/>
    <w:rsid w:val="00AE2C94"/>
    <w:rsid w:val="00AE336C"/>
    <w:rsid w:val="00B0061D"/>
    <w:rsid w:val="00B03E09"/>
    <w:rsid w:val="00B045EC"/>
    <w:rsid w:val="00B12BAA"/>
    <w:rsid w:val="00B14DB8"/>
    <w:rsid w:val="00B15593"/>
    <w:rsid w:val="00B20F3B"/>
    <w:rsid w:val="00B23668"/>
    <w:rsid w:val="00B24C72"/>
    <w:rsid w:val="00B26527"/>
    <w:rsid w:val="00B27255"/>
    <w:rsid w:val="00B30A7D"/>
    <w:rsid w:val="00B31A9D"/>
    <w:rsid w:val="00B327FE"/>
    <w:rsid w:val="00B33094"/>
    <w:rsid w:val="00B402DA"/>
    <w:rsid w:val="00B412F8"/>
    <w:rsid w:val="00B42609"/>
    <w:rsid w:val="00B45CF3"/>
    <w:rsid w:val="00B47577"/>
    <w:rsid w:val="00B50A19"/>
    <w:rsid w:val="00B5113D"/>
    <w:rsid w:val="00B538EC"/>
    <w:rsid w:val="00B53D40"/>
    <w:rsid w:val="00B57D01"/>
    <w:rsid w:val="00B6268A"/>
    <w:rsid w:val="00B63899"/>
    <w:rsid w:val="00B6389A"/>
    <w:rsid w:val="00B63DB0"/>
    <w:rsid w:val="00B65838"/>
    <w:rsid w:val="00B666B9"/>
    <w:rsid w:val="00B67F4F"/>
    <w:rsid w:val="00B67F60"/>
    <w:rsid w:val="00B72BB4"/>
    <w:rsid w:val="00B73992"/>
    <w:rsid w:val="00B75750"/>
    <w:rsid w:val="00B806A8"/>
    <w:rsid w:val="00B810FD"/>
    <w:rsid w:val="00B85B4F"/>
    <w:rsid w:val="00B92B17"/>
    <w:rsid w:val="00B97291"/>
    <w:rsid w:val="00BA5454"/>
    <w:rsid w:val="00BA5AC5"/>
    <w:rsid w:val="00BA7BEE"/>
    <w:rsid w:val="00BB3D2F"/>
    <w:rsid w:val="00BB4E3B"/>
    <w:rsid w:val="00BB5E04"/>
    <w:rsid w:val="00BB61F0"/>
    <w:rsid w:val="00BC0A29"/>
    <w:rsid w:val="00BC145A"/>
    <w:rsid w:val="00BC1CA8"/>
    <w:rsid w:val="00BC4320"/>
    <w:rsid w:val="00BC6A86"/>
    <w:rsid w:val="00BC735C"/>
    <w:rsid w:val="00BC7491"/>
    <w:rsid w:val="00BD0E92"/>
    <w:rsid w:val="00BD245C"/>
    <w:rsid w:val="00BD5897"/>
    <w:rsid w:val="00BE0320"/>
    <w:rsid w:val="00BE06F0"/>
    <w:rsid w:val="00BE7DDE"/>
    <w:rsid w:val="00BF1511"/>
    <w:rsid w:val="00BF1E0C"/>
    <w:rsid w:val="00BF4635"/>
    <w:rsid w:val="00BF69D7"/>
    <w:rsid w:val="00BF7D59"/>
    <w:rsid w:val="00C05FE3"/>
    <w:rsid w:val="00C0623E"/>
    <w:rsid w:val="00C1078B"/>
    <w:rsid w:val="00C11B42"/>
    <w:rsid w:val="00C12366"/>
    <w:rsid w:val="00C1413D"/>
    <w:rsid w:val="00C17E4F"/>
    <w:rsid w:val="00C23349"/>
    <w:rsid w:val="00C254B5"/>
    <w:rsid w:val="00C279BD"/>
    <w:rsid w:val="00C27A46"/>
    <w:rsid w:val="00C34B16"/>
    <w:rsid w:val="00C41491"/>
    <w:rsid w:val="00C43BB2"/>
    <w:rsid w:val="00C457A2"/>
    <w:rsid w:val="00C503E4"/>
    <w:rsid w:val="00C53C26"/>
    <w:rsid w:val="00C55723"/>
    <w:rsid w:val="00C57219"/>
    <w:rsid w:val="00C578C9"/>
    <w:rsid w:val="00C60342"/>
    <w:rsid w:val="00C60DF5"/>
    <w:rsid w:val="00C64DB3"/>
    <w:rsid w:val="00C65F12"/>
    <w:rsid w:val="00C71E14"/>
    <w:rsid w:val="00C767C7"/>
    <w:rsid w:val="00C84B99"/>
    <w:rsid w:val="00C85E5F"/>
    <w:rsid w:val="00C92FA0"/>
    <w:rsid w:val="00C9749D"/>
    <w:rsid w:val="00CA4E68"/>
    <w:rsid w:val="00CB2510"/>
    <w:rsid w:val="00CB2CFC"/>
    <w:rsid w:val="00CB49DD"/>
    <w:rsid w:val="00CB5994"/>
    <w:rsid w:val="00CB7947"/>
    <w:rsid w:val="00CC0311"/>
    <w:rsid w:val="00CC1091"/>
    <w:rsid w:val="00CC2C55"/>
    <w:rsid w:val="00CC3531"/>
    <w:rsid w:val="00CD2AEB"/>
    <w:rsid w:val="00CD3674"/>
    <w:rsid w:val="00CD61BC"/>
    <w:rsid w:val="00CD6D91"/>
    <w:rsid w:val="00CE2646"/>
    <w:rsid w:val="00CE32AD"/>
    <w:rsid w:val="00CF328B"/>
    <w:rsid w:val="00D07D97"/>
    <w:rsid w:val="00D07DC8"/>
    <w:rsid w:val="00D10369"/>
    <w:rsid w:val="00D10A7E"/>
    <w:rsid w:val="00D12D42"/>
    <w:rsid w:val="00D130D9"/>
    <w:rsid w:val="00D144BB"/>
    <w:rsid w:val="00D14FEF"/>
    <w:rsid w:val="00D201CF"/>
    <w:rsid w:val="00D2100B"/>
    <w:rsid w:val="00D21328"/>
    <w:rsid w:val="00D221C4"/>
    <w:rsid w:val="00D22A80"/>
    <w:rsid w:val="00D3041E"/>
    <w:rsid w:val="00D40C12"/>
    <w:rsid w:val="00D44FB9"/>
    <w:rsid w:val="00D476A3"/>
    <w:rsid w:val="00D47F6E"/>
    <w:rsid w:val="00D511AB"/>
    <w:rsid w:val="00D537EF"/>
    <w:rsid w:val="00D60CA9"/>
    <w:rsid w:val="00D63099"/>
    <w:rsid w:val="00D63CA2"/>
    <w:rsid w:val="00D641C9"/>
    <w:rsid w:val="00D66060"/>
    <w:rsid w:val="00D66D80"/>
    <w:rsid w:val="00D675E4"/>
    <w:rsid w:val="00D73077"/>
    <w:rsid w:val="00D73866"/>
    <w:rsid w:val="00D81525"/>
    <w:rsid w:val="00D84DBC"/>
    <w:rsid w:val="00D868FD"/>
    <w:rsid w:val="00D962AF"/>
    <w:rsid w:val="00D975E4"/>
    <w:rsid w:val="00DA1571"/>
    <w:rsid w:val="00DA3DB3"/>
    <w:rsid w:val="00DB0F53"/>
    <w:rsid w:val="00DB41F3"/>
    <w:rsid w:val="00DC07EA"/>
    <w:rsid w:val="00DC165B"/>
    <w:rsid w:val="00DC42EE"/>
    <w:rsid w:val="00DC689F"/>
    <w:rsid w:val="00DD0EA2"/>
    <w:rsid w:val="00DD4353"/>
    <w:rsid w:val="00DD4738"/>
    <w:rsid w:val="00DE2A61"/>
    <w:rsid w:val="00DF37E1"/>
    <w:rsid w:val="00E012EB"/>
    <w:rsid w:val="00E07EAB"/>
    <w:rsid w:val="00E108AF"/>
    <w:rsid w:val="00E10C87"/>
    <w:rsid w:val="00E10D8C"/>
    <w:rsid w:val="00E11DC5"/>
    <w:rsid w:val="00E14C86"/>
    <w:rsid w:val="00E158E2"/>
    <w:rsid w:val="00E2025F"/>
    <w:rsid w:val="00E21A36"/>
    <w:rsid w:val="00E25CCF"/>
    <w:rsid w:val="00E31924"/>
    <w:rsid w:val="00E32CCE"/>
    <w:rsid w:val="00E452C6"/>
    <w:rsid w:val="00E50AC3"/>
    <w:rsid w:val="00E51406"/>
    <w:rsid w:val="00E52297"/>
    <w:rsid w:val="00E52E05"/>
    <w:rsid w:val="00E550FC"/>
    <w:rsid w:val="00E7185C"/>
    <w:rsid w:val="00E74F8D"/>
    <w:rsid w:val="00E775F5"/>
    <w:rsid w:val="00E80B59"/>
    <w:rsid w:val="00E83597"/>
    <w:rsid w:val="00E83E0A"/>
    <w:rsid w:val="00E84C34"/>
    <w:rsid w:val="00E85C43"/>
    <w:rsid w:val="00E86DFE"/>
    <w:rsid w:val="00E9143A"/>
    <w:rsid w:val="00E95088"/>
    <w:rsid w:val="00E95B05"/>
    <w:rsid w:val="00E97225"/>
    <w:rsid w:val="00EA086A"/>
    <w:rsid w:val="00EA518A"/>
    <w:rsid w:val="00EA5848"/>
    <w:rsid w:val="00EA5CC5"/>
    <w:rsid w:val="00EA7023"/>
    <w:rsid w:val="00EB115B"/>
    <w:rsid w:val="00EB13F1"/>
    <w:rsid w:val="00EB257F"/>
    <w:rsid w:val="00EB5223"/>
    <w:rsid w:val="00EB5B40"/>
    <w:rsid w:val="00EC15CF"/>
    <w:rsid w:val="00EC1C03"/>
    <w:rsid w:val="00EC3ED7"/>
    <w:rsid w:val="00EC6A09"/>
    <w:rsid w:val="00ED1560"/>
    <w:rsid w:val="00ED1EF5"/>
    <w:rsid w:val="00ED6078"/>
    <w:rsid w:val="00EE0632"/>
    <w:rsid w:val="00EE27B5"/>
    <w:rsid w:val="00EE3DE5"/>
    <w:rsid w:val="00EE4E14"/>
    <w:rsid w:val="00EF0247"/>
    <w:rsid w:val="00EF5927"/>
    <w:rsid w:val="00F034F2"/>
    <w:rsid w:val="00F03DB7"/>
    <w:rsid w:val="00F06FBF"/>
    <w:rsid w:val="00F07310"/>
    <w:rsid w:val="00F12A23"/>
    <w:rsid w:val="00F12FF7"/>
    <w:rsid w:val="00F13C3F"/>
    <w:rsid w:val="00F20261"/>
    <w:rsid w:val="00F2297E"/>
    <w:rsid w:val="00F24959"/>
    <w:rsid w:val="00F26236"/>
    <w:rsid w:val="00F30B99"/>
    <w:rsid w:val="00F36720"/>
    <w:rsid w:val="00F4030A"/>
    <w:rsid w:val="00F4203E"/>
    <w:rsid w:val="00F54B46"/>
    <w:rsid w:val="00F56BC8"/>
    <w:rsid w:val="00F607EC"/>
    <w:rsid w:val="00F60F97"/>
    <w:rsid w:val="00F62CA1"/>
    <w:rsid w:val="00F64F2A"/>
    <w:rsid w:val="00F67CDE"/>
    <w:rsid w:val="00F71558"/>
    <w:rsid w:val="00F75FFE"/>
    <w:rsid w:val="00F814BA"/>
    <w:rsid w:val="00F8288C"/>
    <w:rsid w:val="00F84C14"/>
    <w:rsid w:val="00F90952"/>
    <w:rsid w:val="00F90AF5"/>
    <w:rsid w:val="00F955E2"/>
    <w:rsid w:val="00FA0209"/>
    <w:rsid w:val="00FA0F05"/>
    <w:rsid w:val="00FA6D8E"/>
    <w:rsid w:val="00FB2F45"/>
    <w:rsid w:val="00FB349E"/>
    <w:rsid w:val="00FB3FDF"/>
    <w:rsid w:val="00FB5461"/>
    <w:rsid w:val="00FB74A3"/>
    <w:rsid w:val="00FC1864"/>
    <w:rsid w:val="00FC2637"/>
    <w:rsid w:val="00FD0F83"/>
    <w:rsid w:val="00FD3324"/>
    <w:rsid w:val="00FD3E29"/>
    <w:rsid w:val="00FD6204"/>
    <w:rsid w:val="00FE1C35"/>
    <w:rsid w:val="00FE350A"/>
    <w:rsid w:val="00FE39C2"/>
    <w:rsid w:val="00FE6A14"/>
    <w:rsid w:val="00FE75F5"/>
    <w:rsid w:val="00FE7B64"/>
    <w:rsid w:val="00FF1C8B"/>
    <w:rsid w:val="00FF1D72"/>
    <w:rsid w:val="00FF6410"/>
    <w:rsid w:val="00FF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8"/>
        <o:r id="V:Rule8" type="connector" idref="#_x0000_s1030"/>
        <o:r id="V:Rule10" type="connector" idref="#_x0000_s1033"/>
        <o:r id="V:Rule12" type="connector" idref="#_x0000_s1034"/>
        <o:r id="V:Rule14" type="connector" idref="#_x0000_s1036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9F"/>
  </w:style>
  <w:style w:type="paragraph" w:styleId="Ttulo1">
    <w:name w:val="heading 1"/>
    <w:basedOn w:val="Normal"/>
    <w:next w:val="Normal"/>
    <w:link w:val="Ttulo1Car"/>
    <w:uiPriority w:val="9"/>
    <w:qFormat/>
    <w:rsid w:val="001256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256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01DA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01DA1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1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1DA1"/>
    <w:rPr>
      <w:rFonts w:ascii="Tahoma" w:hAnsi="Tahoma" w:cs="Tahoma"/>
      <w:sz w:val="16"/>
      <w:szCs w:val="16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256B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256B0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1256B0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1256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256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ombobritanico.edu.c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34AF2-7D10-427F-8A28-6910D537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JGiraldo</dc:creator>
  <cp:keywords/>
  <dc:description/>
  <cp:lastModifiedBy>JGiraldo</cp:lastModifiedBy>
  <cp:revision>7</cp:revision>
  <dcterms:created xsi:type="dcterms:W3CDTF">2012-05-24T16:44:00Z</dcterms:created>
  <dcterms:modified xsi:type="dcterms:W3CDTF">2012-05-24T19:20:00Z</dcterms:modified>
</cp:coreProperties>
</file>